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36426" w14:textId="25178B30" w:rsid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ED6D17">
        <w:rPr>
          <w:rFonts w:ascii="Calibri" w:hAnsi="Calibri" w:cs="Calibri"/>
          <w:sz w:val="24"/>
          <w:szCs w:val="24"/>
        </w:rPr>
        <w:t>ALLEGATO A</w:t>
      </w:r>
      <w:r w:rsidR="00725A53">
        <w:rPr>
          <w:rFonts w:ascii="Calibri" w:hAnsi="Calibri" w:cs="Calibri"/>
          <w:sz w:val="24"/>
          <w:szCs w:val="24"/>
        </w:rPr>
        <w:t xml:space="preserve">) </w:t>
      </w:r>
      <w:r w:rsidRPr="00ED6D17">
        <w:rPr>
          <w:rFonts w:ascii="Calibri" w:hAnsi="Calibri" w:cs="Calibri"/>
          <w:sz w:val="24"/>
          <w:szCs w:val="24"/>
        </w:rPr>
        <w:t xml:space="preserve"> DOMANDA DI PARTECIPAZIONE </w:t>
      </w:r>
    </w:p>
    <w:p w14:paraId="27A5B1F6" w14:textId="77777777" w:rsidR="00ED6D17" w:rsidRDefault="00ED6D17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4536"/>
        <w:jc w:val="both"/>
        <w:rPr>
          <w:rFonts w:ascii="Calibri" w:hAnsi="Calibri" w:cs="Calibri"/>
          <w:sz w:val="24"/>
          <w:szCs w:val="24"/>
        </w:rPr>
      </w:pPr>
    </w:p>
    <w:p w14:paraId="10485028" w14:textId="5E0602C9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4536"/>
        <w:jc w:val="both"/>
        <w:rPr>
          <w:rFonts w:ascii="Calibri" w:hAnsi="Calibri" w:cs="Calibri"/>
          <w:b/>
          <w:bCs/>
          <w:sz w:val="24"/>
          <w:szCs w:val="24"/>
          <w:lang w:val="it-IT"/>
        </w:rPr>
      </w:pPr>
      <w:r w:rsidRPr="00ED6D17">
        <w:rPr>
          <w:rFonts w:ascii="Calibri" w:hAnsi="Calibri" w:cs="Calibri"/>
          <w:b/>
          <w:bCs/>
          <w:sz w:val="24"/>
          <w:szCs w:val="24"/>
          <w:lang w:val="it-IT"/>
        </w:rPr>
        <w:t xml:space="preserve">Alla ASST Brianza </w:t>
      </w:r>
    </w:p>
    <w:p w14:paraId="1F61841E" w14:textId="6173357A" w:rsidR="00085BD2" w:rsidRPr="00ED6D17" w:rsidRDefault="00085BD2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left="4536"/>
        <w:jc w:val="both"/>
        <w:rPr>
          <w:rFonts w:ascii="Calibri" w:hAnsi="Calibri" w:cs="Calibri"/>
          <w:bCs/>
          <w:sz w:val="24"/>
          <w:szCs w:val="24"/>
          <w:lang w:val="it-IT"/>
        </w:rPr>
      </w:pPr>
      <w:r w:rsidRPr="00ED6D17">
        <w:rPr>
          <w:rFonts w:ascii="Calibri" w:hAnsi="Calibri" w:cs="Calibri"/>
          <w:b/>
          <w:bCs/>
          <w:sz w:val="24"/>
          <w:szCs w:val="24"/>
          <w:lang w:val="it-IT"/>
        </w:rPr>
        <w:t xml:space="preserve">PEC: </w:t>
      </w:r>
      <w:hyperlink r:id="rId8" w:history="1">
        <w:r w:rsidR="00725A53" w:rsidRPr="00717C26">
          <w:rPr>
            <w:rStyle w:val="Collegamentoipertestuale"/>
            <w:rFonts w:ascii="Calibri" w:hAnsi="Calibri" w:cs="Calibri"/>
            <w:bCs/>
            <w:sz w:val="24"/>
            <w:szCs w:val="24"/>
            <w:lang w:val="it-IT"/>
          </w:rPr>
          <w:t>protocollo@pec.asst-brianza.it</w:t>
        </w:r>
      </w:hyperlink>
    </w:p>
    <w:p w14:paraId="660AEA5F" w14:textId="77777777" w:rsidR="00422205" w:rsidRPr="00ED6D17" w:rsidRDefault="00422205" w:rsidP="00ED6D1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DE152DC" w14:textId="75D7F53D" w:rsidR="001B082C" w:rsidRDefault="00B43FD5" w:rsidP="00ED6D1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ED6D17">
        <w:rPr>
          <w:rFonts w:ascii="Calibri" w:hAnsi="Calibri" w:cs="Calibri"/>
          <w:b/>
          <w:bCs/>
          <w:sz w:val="24"/>
          <w:szCs w:val="24"/>
        </w:rPr>
        <w:t xml:space="preserve">DOMANDA DI PARTECIPAZIONE ALL’AVVISO </w:t>
      </w:r>
      <w:r w:rsidR="001B082C" w:rsidRPr="00ED6D17">
        <w:rPr>
          <w:rFonts w:ascii="Calibri" w:hAnsi="Calibri" w:cs="Calibri"/>
          <w:b/>
          <w:bCs/>
          <w:sz w:val="24"/>
          <w:szCs w:val="24"/>
        </w:rPr>
        <w:t xml:space="preserve">PUBBLICO </w:t>
      </w:r>
      <w:r w:rsidR="001B082C" w:rsidRPr="00ED6D17">
        <w:rPr>
          <w:rFonts w:ascii="Calibri" w:hAnsi="Calibri" w:cs="Calibri"/>
          <w:b/>
          <w:sz w:val="24"/>
          <w:szCs w:val="24"/>
        </w:rPr>
        <w:t>PER LA MANIFESTAZIONE DI INTERESSE AD OFFRIRE SPAZI DESTINATI AD ATTIVITA’ DELLA ASST BRIANZA NEL TERRITORIO COMUNALE DI MONZA</w:t>
      </w:r>
    </w:p>
    <w:p w14:paraId="1AA8F526" w14:textId="77777777" w:rsidR="00ED6D17" w:rsidRPr="00ED6D17" w:rsidRDefault="00ED6D17" w:rsidP="00ED6D1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BCE2F94" w14:textId="77777777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Il/i </w:t>
      </w:r>
      <w:proofErr w:type="spellStart"/>
      <w:r w:rsidRPr="00ED6D17">
        <w:rPr>
          <w:rFonts w:ascii="Calibri" w:hAnsi="Calibri" w:cs="Calibri"/>
          <w:sz w:val="24"/>
          <w:szCs w:val="24"/>
        </w:rPr>
        <w:t>sottoscritto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/i __________________________________________, </w:t>
      </w:r>
      <w:proofErr w:type="spellStart"/>
      <w:r w:rsidRPr="00ED6D17">
        <w:rPr>
          <w:rFonts w:ascii="Calibri" w:hAnsi="Calibri" w:cs="Calibri"/>
          <w:sz w:val="24"/>
          <w:szCs w:val="24"/>
        </w:rPr>
        <w:t>nato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/i a ___________________, </w:t>
      </w:r>
      <w:proofErr w:type="spellStart"/>
      <w:r w:rsidRPr="00ED6D17">
        <w:rPr>
          <w:rFonts w:ascii="Calibri" w:hAnsi="Calibri" w:cs="Calibri"/>
          <w:sz w:val="24"/>
          <w:szCs w:val="24"/>
        </w:rPr>
        <w:t>il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___________ e residente/i in _______________, Via/C.so/</w:t>
      </w:r>
      <w:proofErr w:type="spellStart"/>
      <w:r w:rsidRPr="00ED6D17">
        <w:rPr>
          <w:rFonts w:ascii="Calibri" w:hAnsi="Calibri" w:cs="Calibri"/>
          <w:sz w:val="24"/>
          <w:szCs w:val="24"/>
        </w:rPr>
        <w:t>P.zza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___________________________________________, n. _______, C.F. ________________________________, </w:t>
      </w:r>
    </w:p>
    <w:p w14:paraId="3363051D" w14:textId="77777777" w:rsid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ai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sensi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degli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artt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. 46 e 47 del D.P.R. del 28 </w:t>
      </w:r>
      <w:proofErr w:type="spellStart"/>
      <w:r w:rsidRPr="00ED6D17">
        <w:rPr>
          <w:rFonts w:ascii="Calibri" w:hAnsi="Calibri" w:cs="Calibri"/>
          <w:sz w:val="24"/>
          <w:szCs w:val="24"/>
        </w:rPr>
        <w:t>Dicembre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2000, n. 445, </w:t>
      </w:r>
      <w:proofErr w:type="spellStart"/>
      <w:r w:rsidRPr="00ED6D17">
        <w:rPr>
          <w:rFonts w:ascii="Calibri" w:hAnsi="Calibri" w:cs="Calibri"/>
          <w:sz w:val="24"/>
          <w:szCs w:val="24"/>
        </w:rPr>
        <w:t>consapevole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/i delle </w:t>
      </w:r>
      <w:proofErr w:type="spellStart"/>
      <w:r w:rsidRPr="00ED6D17">
        <w:rPr>
          <w:rFonts w:ascii="Calibri" w:hAnsi="Calibri" w:cs="Calibri"/>
          <w:sz w:val="24"/>
          <w:szCs w:val="24"/>
        </w:rPr>
        <w:t>responsabilità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penali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derivanti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da </w:t>
      </w:r>
      <w:proofErr w:type="spellStart"/>
      <w:r w:rsidRPr="00ED6D17">
        <w:rPr>
          <w:rFonts w:ascii="Calibri" w:hAnsi="Calibri" w:cs="Calibri"/>
          <w:sz w:val="24"/>
          <w:szCs w:val="24"/>
        </w:rPr>
        <w:t>dichiarazioni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mendaci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falsità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negli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atti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uso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atti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falsi</w:t>
      </w:r>
      <w:proofErr w:type="spellEnd"/>
    </w:p>
    <w:p w14:paraId="790A57A4" w14:textId="017EFD4D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center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>DICHIARA/NO</w:t>
      </w:r>
    </w:p>
    <w:p w14:paraId="4D2C0CB2" w14:textId="77777777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a. di </w:t>
      </w:r>
      <w:proofErr w:type="spellStart"/>
      <w:r w:rsidRPr="00ED6D17">
        <w:rPr>
          <w:rFonts w:ascii="Calibri" w:hAnsi="Calibri" w:cs="Calibri"/>
          <w:sz w:val="24"/>
          <w:szCs w:val="24"/>
        </w:rPr>
        <w:t>partecipare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per: </w:t>
      </w:r>
    </w:p>
    <w:p w14:paraId="1E6732B7" w14:textId="2DEFF96F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□ </w:t>
      </w:r>
      <w:proofErr w:type="spellStart"/>
      <w:r w:rsidRPr="00ED6D17">
        <w:rPr>
          <w:rFonts w:ascii="Calibri" w:hAnsi="Calibri" w:cs="Calibri"/>
          <w:sz w:val="24"/>
          <w:szCs w:val="24"/>
        </w:rPr>
        <w:t>proprio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conto</w:t>
      </w:r>
      <w:proofErr w:type="spellEnd"/>
      <w:r w:rsidRPr="00ED6D17">
        <w:rPr>
          <w:rFonts w:ascii="Calibri" w:hAnsi="Calibri" w:cs="Calibri"/>
          <w:sz w:val="24"/>
          <w:szCs w:val="24"/>
        </w:rPr>
        <w:t>;</w:t>
      </w:r>
    </w:p>
    <w:p w14:paraId="54D033B3" w14:textId="77777777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□ </w:t>
      </w:r>
      <w:proofErr w:type="spellStart"/>
      <w:r w:rsidRPr="00ED6D17">
        <w:rPr>
          <w:rFonts w:ascii="Calibri" w:hAnsi="Calibri" w:cs="Calibri"/>
          <w:sz w:val="24"/>
          <w:szCs w:val="24"/>
        </w:rPr>
        <w:t>conto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altre </w:t>
      </w:r>
      <w:proofErr w:type="spellStart"/>
      <w:r w:rsidRPr="00ED6D17">
        <w:rPr>
          <w:rFonts w:ascii="Calibri" w:hAnsi="Calibri" w:cs="Calibri"/>
          <w:sz w:val="24"/>
          <w:szCs w:val="24"/>
        </w:rPr>
        <w:t>persone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fisiche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(a </w:t>
      </w:r>
      <w:proofErr w:type="spellStart"/>
      <w:r w:rsidRPr="00ED6D17">
        <w:rPr>
          <w:rFonts w:ascii="Calibri" w:hAnsi="Calibri" w:cs="Calibri"/>
          <w:sz w:val="24"/>
          <w:szCs w:val="24"/>
        </w:rPr>
        <w:t>tal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fine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oltre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dichiarazione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riferita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 </w:t>
      </w:r>
      <w:proofErr w:type="spellStart"/>
      <w:r w:rsidRPr="00ED6D17">
        <w:rPr>
          <w:rFonts w:ascii="Calibri" w:hAnsi="Calibri" w:cs="Calibri"/>
          <w:sz w:val="24"/>
          <w:szCs w:val="24"/>
        </w:rPr>
        <w:t>rappresentato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gramStart"/>
      <w:r w:rsidRPr="00ED6D17">
        <w:rPr>
          <w:rFonts w:ascii="Calibri" w:hAnsi="Calibri" w:cs="Calibri"/>
          <w:sz w:val="24"/>
          <w:szCs w:val="24"/>
        </w:rPr>
        <w:t>si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allega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ED6D17">
        <w:rPr>
          <w:rFonts w:ascii="Calibri" w:hAnsi="Calibri" w:cs="Calibri"/>
          <w:sz w:val="24"/>
          <w:szCs w:val="24"/>
        </w:rPr>
        <w:t>procura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speciale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originale </w:t>
      </w:r>
      <w:proofErr w:type="spellStart"/>
      <w:r w:rsidRPr="00ED6D17">
        <w:rPr>
          <w:rFonts w:ascii="Calibri" w:hAnsi="Calibri" w:cs="Calibri"/>
          <w:sz w:val="24"/>
          <w:szCs w:val="24"/>
        </w:rPr>
        <w:t>con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firma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autenticata</w:t>
      </w:r>
      <w:proofErr w:type="spellEnd"/>
      <w:r w:rsidRPr="00ED6D17">
        <w:rPr>
          <w:rFonts w:ascii="Calibri" w:hAnsi="Calibri" w:cs="Calibri"/>
          <w:sz w:val="24"/>
          <w:szCs w:val="24"/>
        </w:rPr>
        <w:t>);</w:t>
      </w:r>
    </w:p>
    <w:p w14:paraId="3A2F8FED" w14:textId="77777777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 □ </w:t>
      </w:r>
      <w:proofErr w:type="spellStart"/>
      <w:r w:rsidRPr="00ED6D17">
        <w:rPr>
          <w:rFonts w:ascii="Calibri" w:hAnsi="Calibri" w:cs="Calibri"/>
          <w:sz w:val="24"/>
          <w:szCs w:val="24"/>
        </w:rPr>
        <w:t>conto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Ditta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Individuale / </w:t>
      </w:r>
      <w:proofErr w:type="spellStart"/>
      <w:r w:rsidRPr="00ED6D17">
        <w:rPr>
          <w:rFonts w:ascii="Calibri" w:hAnsi="Calibri" w:cs="Calibri"/>
          <w:sz w:val="24"/>
          <w:szCs w:val="24"/>
        </w:rPr>
        <w:t>Società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/ Ente / </w:t>
      </w:r>
      <w:proofErr w:type="spellStart"/>
      <w:r w:rsidRPr="00ED6D17">
        <w:rPr>
          <w:rFonts w:ascii="Calibri" w:hAnsi="Calibri" w:cs="Calibri"/>
          <w:sz w:val="24"/>
          <w:szCs w:val="24"/>
        </w:rPr>
        <w:t>Associazione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/ </w:t>
      </w:r>
      <w:proofErr w:type="spellStart"/>
      <w:r w:rsidRPr="00ED6D17">
        <w:rPr>
          <w:rFonts w:ascii="Calibri" w:hAnsi="Calibri" w:cs="Calibri"/>
          <w:sz w:val="24"/>
          <w:szCs w:val="24"/>
        </w:rPr>
        <w:t>Fondazione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________________________________, </w:t>
      </w:r>
      <w:proofErr w:type="spellStart"/>
      <w:r w:rsidRPr="00ED6D17">
        <w:rPr>
          <w:rFonts w:ascii="Calibri" w:hAnsi="Calibri" w:cs="Calibri"/>
          <w:sz w:val="24"/>
          <w:szCs w:val="24"/>
        </w:rPr>
        <w:t>con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sede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in ____________________ Via/C.so/</w:t>
      </w:r>
      <w:proofErr w:type="spellStart"/>
      <w:r w:rsidRPr="00ED6D17">
        <w:rPr>
          <w:rFonts w:ascii="Calibri" w:hAnsi="Calibri" w:cs="Calibri"/>
          <w:sz w:val="24"/>
          <w:szCs w:val="24"/>
        </w:rPr>
        <w:t>P.zza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_______________________________ n. ____, C.F./P.I. _____________________________,</w:t>
      </w:r>
    </w:p>
    <w:p w14:paraId="35E8BDB1" w14:textId="1BD76DCD" w:rsidR="00422205" w:rsidRPr="00ED6D17" w:rsidRDefault="00422205" w:rsidP="00725A53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in </w:t>
      </w:r>
      <w:proofErr w:type="spellStart"/>
      <w:r w:rsidRPr="00ED6D17">
        <w:rPr>
          <w:rFonts w:ascii="Calibri" w:hAnsi="Calibri" w:cs="Calibri"/>
          <w:sz w:val="24"/>
          <w:szCs w:val="24"/>
        </w:rPr>
        <w:t>qualità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di__________________ </w:t>
      </w:r>
      <w:proofErr w:type="spellStart"/>
      <w:r w:rsidRPr="00ED6D17">
        <w:rPr>
          <w:rFonts w:ascii="Calibri" w:hAnsi="Calibri" w:cs="Calibri"/>
          <w:sz w:val="24"/>
          <w:szCs w:val="24"/>
        </w:rPr>
        <w:t>munito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prescritti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poteri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rappresentanza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(a </w:t>
      </w:r>
      <w:proofErr w:type="spellStart"/>
      <w:r w:rsidRPr="00ED6D17">
        <w:rPr>
          <w:rFonts w:ascii="Calibri" w:hAnsi="Calibri" w:cs="Calibri"/>
          <w:sz w:val="24"/>
          <w:szCs w:val="24"/>
        </w:rPr>
        <w:t>tal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fine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si </w:t>
      </w:r>
      <w:proofErr w:type="spellStart"/>
      <w:r w:rsidRPr="00ED6D17">
        <w:rPr>
          <w:rFonts w:ascii="Calibri" w:hAnsi="Calibri" w:cs="Calibri"/>
          <w:sz w:val="24"/>
          <w:szCs w:val="24"/>
        </w:rPr>
        <w:t>allegano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 </w:t>
      </w:r>
      <w:proofErr w:type="spellStart"/>
      <w:r w:rsidRPr="00ED6D17">
        <w:rPr>
          <w:rFonts w:ascii="Calibri" w:hAnsi="Calibri" w:cs="Calibri"/>
          <w:sz w:val="24"/>
          <w:szCs w:val="24"/>
        </w:rPr>
        <w:t>documenti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comprovanti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ED6D17">
        <w:rPr>
          <w:rFonts w:ascii="Calibri" w:hAnsi="Calibri" w:cs="Calibri"/>
          <w:sz w:val="24"/>
          <w:szCs w:val="24"/>
        </w:rPr>
        <w:t>rappresentanza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legale, </w:t>
      </w:r>
      <w:proofErr w:type="spellStart"/>
      <w:r w:rsidRPr="00ED6D17">
        <w:rPr>
          <w:rFonts w:ascii="Calibri" w:hAnsi="Calibri" w:cs="Calibri"/>
          <w:sz w:val="24"/>
          <w:szCs w:val="24"/>
        </w:rPr>
        <w:t>nonché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ED6D17">
        <w:rPr>
          <w:rFonts w:ascii="Calibri" w:hAnsi="Calibri" w:cs="Calibri"/>
          <w:sz w:val="24"/>
          <w:szCs w:val="24"/>
        </w:rPr>
        <w:t>volontà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del </w:t>
      </w:r>
      <w:proofErr w:type="spellStart"/>
      <w:r w:rsidRPr="00ED6D17">
        <w:rPr>
          <w:rFonts w:ascii="Calibri" w:hAnsi="Calibri" w:cs="Calibri"/>
          <w:sz w:val="24"/>
          <w:szCs w:val="24"/>
        </w:rPr>
        <w:t>rappresentato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partecipare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 </w:t>
      </w:r>
      <w:proofErr w:type="spellStart"/>
      <w:r w:rsidRPr="00ED6D17">
        <w:rPr>
          <w:rFonts w:ascii="Calibri" w:hAnsi="Calibri" w:cs="Calibri"/>
          <w:sz w:val="24"/>
          <w:szCs w:val="24"/>
        </w:rPr>
        <w:t>bando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per la </w:t>
      </w:r>
      <w:proofErr w:type="spellStart"/>
      <w:r w:rsidRPr="00ED6D17">
        <w:rPr>
          <w:rFonts w:ascii="Calibri" w:hAnsi="Calibri" w:cs="Calibri"/>
          <w:sz w:val="24"/>
          <w:szCs w:val="24"/>
        </w:rPr>
        <w:t>locazione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passiva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del </w:t>
      </w:r>
      <w:proofErr w:type="spellStart"/>
      <w:r w:rsidRPr="00ED6D17">
        <w:rPr>
          <w:rFonts w:ascii="Calibri" w:hAnsi="Calibri" w:cs="Calibri"/>
          <w:sz w:val="24"/>
          <w:szCs w:val="24"/>
        </w:rPr>
        <w:t>bene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; per le </w:t>
      </w:r>
      <w:proofErr w:type="spellStart"/>
      <w:r w:rsidRPr="00ED6D17">
        <w:rPr>
          <w:rFonts w:ascii="Calibri" w:hAnsi="Calibri" w:cs="Calibri"/>
          <w:sz w:val="24"/>
          <w:szCs w:val="24"/>
        </w:rPr>
        <w:t>ditte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individuali</w:t>
      </w:r>
      <w:proofErr w:type="spellEnd"/>
      <w:r w:rsidRPr="00ED6D17">
        <w:rPr>
          <w:rFonts w:ascii="Calibri" w:hAnsi="Calibri" w:cs="Calibri"/>
          <w:sz w:val="24"/>
          <w:szCs w:val="24"/>
        </w:rPr>
        <w:t>/</w:t>
      </w:r>
      <w:proofErr w:type="spellStart"/>
      <w:r w:rsidRPr="00ED6D17">
        <w:rPr>
          <w:rFonts w:ascii="Calibri" w:hAnsi="Calibri" w:cs="Calibri"/>
          <w:sz w:val="24"/>
          <w:szCs w:val="24"/>
        </w:rPr>
        <w:t>società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si </w:t>
      </w:r>
      <w:proofErr w:type="spellStart"/>
      <w:r w:rsidRPr="00ED6D17">
        <w:rPr>
          <w:rFonts w:ascii="Calibri" w:hAnsi="Calibri" w:cs="Calibri"/>
          <w:sz w:val="24"/>
          <w:szCs w:val="24"/>
        </w:rPr>
        <w:t>allega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altresì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copia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della C.C.I.A.A.); </w:t>
      </w:r>
    </w:p>
    <w:p w14:paraId="2D118299" w14:textId="28CCE343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b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. di </w:t>
      </w:r>
      <w:proofErr w:type="spellStart"/>
      <w:r w:rsidRPr="00ED6D17">
        <w:rPr>
          <w:rFonts w:ascii="Calibri" w:hAnsi="Calibri" w:cs="Calibri"/>
          <w:sz w:val="24"/>
          <w:szCs w:val="24"/>
        </w:rPr>
        <w:t>essere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edotto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/i e di </w:t>
      </w:r>
      <w:proofErr w:type="spellStart"/>
      <w:r w:rsidRPr="00ED6D17">
        <w:rPr>
          <w:rFonts w:ascii="Calibri" w:hAnsi="Calibri" w:cs="Calibri"/>
          <w:sz w:val="24"/>
          <w:szCs w:val="24"/>
        </w:rPr>
        <w:t>accettare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integralmente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le </w:t>
      </w:r>
      <w:proofErr w:type="spellStart"/>
      <w:r w:rsidRPr="00ED6D17">
        <w:rPr>
          <w:rFonts w:ascii="Calibri" w:hAnsi="Calibri" w:cs="Calibri"/>
          <w:sz w:val="24"/>
          <w:szCs w:val="24"/>
        </w:rPr>
        <w:t>condizioni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cui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all’avviso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indagine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mercato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immobiliare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 del </w:t>
      </w:r>
      <w:r w:rsidR="0007760B">
        <w:rPr>
          <w:rFonts w:ascii="Calibri" w:hAnsi="Calibri" w:cs="Calibri"/>
          <w:sz w:val="24"/>
          <w:szCs w:val="24"/>
        </w:rPr>
        <w:t>…………</w:t>
      </w:r>
      <w:r w:rsidRPr="00ED6D17">
        <w:rPr>
          <w:rFonts w:ascii="Calibri" w:hAnsi="Calibri" w:cs="Calibri"/>
          <w:sz w:val="24"/>
          <w:szCs w:val="24"/>
        </w:rPr>
        <w:t xml:space="preserve">, a </w:t>
      </w:r>
      <w:proofErr w:type="spellStart"/>
      <w:r w:rsidRPr="00ED6D17">
        <w:rPr>
          <w:rFonts w:ascii="Calibri" w:hAnsi="Calibri" w:cs="Calibri"/>
          <w:sz w:val="24"/>
          <w:szCs w:val="24"/>
        </w:rPr>
        <w:t>firma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del ………………; </w:t>
      </w:r>
    </w:p>
    <w:p w14:paraId="04C4CAD2" w14:textId="77777777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lastRenderedPageBreak/>
        <w:t xml:space="preserve">c. di </w:t>
      </w:r>
      <w:proofErr w:type="spellStart"/>
      <w:r w:rsidRPr="00ED6D17">
        <w:rPr>
          <w:rFonts w:ascii="Calibri" w:hAnsi="Calibri" w:cs="Calibri"/>
          <w:sz w:val="24"/>
          <w:szCs w:val="24"/>
        </w:rPr>
        <w:t>proporre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per le </w:t>
      </w:r>
      <w:proofErr w:type="spellStart"/>
      <w:r w:rsidRPr="00ED6D17">
        <w:rPr>
          <w:rFonts w:ascii="Calibri" w:hAnsi="Calibri" w:cs="Calibri"/>
          <w:sz w:val="24"/>
          <w:szCs w:val="24"/>
        </w:rPr>
        <w:t>finalità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dell’avviso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indagine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cui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precedente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lett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. b): </w:t>
      </w:r>
      <w:proofErr w:type="spellStart"/>
      <w:r w:rsidRPr="00ED6D17">
        <w:rPr>
          <w:rFonts w:ascii="Calibri" w:hAnsi="Calibri" w:cs="Calibri"/>
          <w:sz w:val="24"/>
          <w:szCs w:val="24"/>
        </w:rPr>
        <w:t>l’immobile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sito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in ………………., Via/C.so/</w:t>
      </w:r>
      <w:proofErr w:type="spellStart"/>
      <w:r w:rsidRPr="00ED6D17">
        <w:rPr>
          <w:rFonts w:ascii="Calibri" w:hAnsi="Calibri" w:cs="Calibri"/>
          <w:sz w:val="24"/>
          <w:szCs w:val="24"/>
        </w:rPr>
        <w:t>P.zza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………………………………………….. n. civ</w:t>
      </w:r>
      <w:proofErr w:type="gramStart"/>
      <w:r w:rsidRPr="00ED6D17">
        <w:rPr>
          <w:rFonts w:ascii="Calibri" w:hAnsi="Calibri" w:cs="Calibri"/>
          <w:sz w:val="24"/>
          <w:szCs w:val="24"/>
        </w:rPr>
        <w:t>……………..,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identificato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 NCEU al </w:t>
      </w:r>
      <w:proofErr w:type="spellStart"/>
      <w:r w:rsidRPr="00ED6D17">
        <w:rPr>
          <w:rFonts w:ascii="Calibri" w:hAnsi="Calibri" w:cs="Calibri"/>
          <w:sz w:val="24"/>
          <w:szCs w:val="24"/>
        </w:rPr>
        <w:t>foglio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……….…… </w:t>
      </w:r>
      <w:proofErr w:type="spellStart"/>
      <w:r w:rsidRPr="00ED6D17">
        <w:rPr>
          <w:rFonts w:ascii="Calibri" w:hAnsi="Calibri" w:cs="Calibri"/>
          <w:sz w:val="24"/>
          <w:szCs w:val="24"/>
        </w:rPr>
        <w:t>mapp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……………; </w:t>
      </w:r>
    </w:p>
    <w:p w14:paraId="453C9563" w14:textId="78E80ECE" w:rsidR="00422205" w:rsidRPr="00ED6D17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 w:rsidRPr="00ED6D17">
        <w:rPr>
          <w:rFonts w:ascii="Calibri" w:hAnsi="Calibri" w:cs="Calibri"/>
          <w:sz w:val="24"/>
          <w:szCs w:val="24"/>
        </w:rPr>
        <w:t xml:space="preserve">d. di </w:t>
      </w:r>
      <w:proofErr w:type="spellStart"/>
      <w:r w:rsidRPr="00ED6D17">
        <w:rPr>
          <w:rFonts w:ascii="Calibri" w:hAnsi="Calibri" w:cs="Calibri"/>
          <w:sz w:val="24"/>
          <w:szCs w:val="24"/>
        </w:rPr>
        <w:t>essere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proprietario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dell’immobile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proposto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precedente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lettera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c) o di </w:t>
      </w:r>
      <w:proofErr w:type="spellStart"/>
      <w:r w:rsidRPr="00ED6D17">
        <w:rPr>
          <w:rFonts w:ascii="Calibri" w:hAnsi="Calibri" w:cs="Calibri"/>
          <w:sz w:val="24"/>
          <w:szCs w:val="24"/>
        </w:rPr>
        <w:t>avere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comunque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ED6D17">
        <w:rPr>
          <w:rFonts w:ascii="Calibri" w:hAnsi="Calibri" w:cs="Calibri"/>
          <w:sz w:val="24"/>
          <w:szCs w:val="24"/>
        </w:rPr>
        <w:t>disponibilità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ED6D17">
        <w:rPr>
          <w:rFonts w:ascii="Calibri" w:hAnsi="Calibri" w:cs="Calibri"/>
          <w:sz w:val="24"/>
          <w:szCs w:val="24"/>
        </w:rPr>
        <w:t>giuridica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e materiale, per </w:t>
      </w:r>
      <w:proofErr w:type="spellStart"/>
      <w:r w:rsidRPr="00ED6D17">
        <w:rPr>
          <w:rFonts w:ascii="Calibri" w:hAnsi="Calibri" w:cs="Calibri"/>
          <w:sz w:val="24"/>
          <w:szCs w:val="24"/>
        </w:rPr>
        <w:t>concedere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ED6D17">
        <w:rPr>
          <w:rFonts w:ascii="Calibri" w:hAnsi="Calibri" w:cs="Calibri"/>
          <w:sz w:val="24"/>
          <w:szCs w:val="24"/>
        </w:rPr>
        <w:t>locazione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il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be</w:t>
      </w:r>
      <w:r w:rsidR="00ED6D17">
        <w:rPr>
          <w:rFonts w:ascii="Calibri" w:hAnsi="Calibri" w:cs="Calibri"/>
          <w:sz w:val="24"/>
          <w:szCs w:val="24"/>
        </w:rPr>
        <w:t>ne</w:t>
      </w:r>
      <w:proofErr w:type="spellEnd"/>
      <w:r w:rsidRPr="00ED6D17">
        <w:rPr>
          <w:rFonts w:ascii="Calibri" w:hAnsi="Calibri" w:cs="Calibri"/>
          <w:sz w:val="24"/>
          <w:szCs w:val="24"/>
        </w:rPr>
        <w:t>;</w:t>
      </w:r>
    </w:p>
    <w:p w14:paraId="329A6479" w14:textId="5A25EE39" w:rsidR="000E6A41" w:rsidRPr="00ED6D17" w:rsidRDefault="00F03343" w:rsidP="00F03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e.</w:t>
      </w:r>
      <w:r w:rsidR="00ED6D17">
        <w:rPr>
          <w:rFonts w:ascii="Calibri" w:hAnsi="Calibri" w:cs="Calibri"/>
          <w:sz w:val="24"/>
          <w:szCs w:val="24"/>
        </w:rPr>
        <w:t>c</w:t>
      </w:r>
      <w:r w:rsidR="000E6A41" w:rsidRPr="00ED6D17">
        <w:rPr>
          <w:rFonts w:ascii="Calibri" w:hAnsi="Calibri" w:cs="Calibri"/>
          <w:sz w:val="24"/>
          <w:szCs w:val="24"/>
        </w:rPr>
        <w:t>he</w:t>
      </w:r>
      <w:proofErr w:type="spellEnd"/>
      <w:r w:rsidR="000E6A41" w:rsidRPr="00ED6D17">
        <w:rPr>
          <w:rFonts w:ascii="Calibri" w:hAnsi="Calibri" w:cs="Calibri"/>
          <w:sz w:val="24"/>
          <w:szCs w:val="24"/>
        </w:rPr>
        <w:t xml:space="preserve"> l’immobile è ubicato nel territorio comunale di Monza;</w:t>
      </w:r>
    </w:p>
    <w:p w14:paraId="680D4993" w14:textId="329C1B34" w:rsidR="000E6A41" w:rsidRPr="00ED6D17" w:rsidRDefault="00F03343" w:rsidP="00F03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f.l</w:t>
      </w:r>
      <w:r w:rsidR="000E6A41" w:rsidRPr="00ED6D17">
        <w:rPr>
          <w:rFonts w:ascii="Calibri" w:hAnsi="Calibri" w:cs="Calibri"/>
          <w:sz w:val="24"/>
          <w:szCs w:val="24"/>
        </w:rPr>
        <w:t>a</w:t>
      </w:r>
      <w:proofErr w:type="spellEnd"/>
      <w:r w:rsidR="000E6A41" w:rsidRPr="00ED6D17">
        <w:rPr>
          <w:rFonts w:ascii="Calibri" w:hAnsi="Calibri" w:cs="Calibri"/>
          <w:sz w:val="24"/>
          <w:szCs w:val="24"/>
        </w:rPr>
        <w:t xml:space="preserve"> </w:t>
      </w:r>
      <w:r w:rsidR="00725A53">
        <w:rPr>
          <w:rFonts w:ascii="Calibri" w:hAnsi="Calibri" w:cs="Calibri"/>
          <w:sz w:val="24"/>
          <w:szCs w:val="24"/>
        </w:rPr>
        <w:t xml:space="preserve">sua </w:t>
      </w:r>
      <w:r w:rsidR="000E6A41" w:rsidRPr="00ED6D17">
        <w:rPr>
          <w:rFonts w:ascii="Calibri" w:hAnsi="Calibri" w:cs="Calibri"/>
          <w:sz w:val="24"/>
          <w:szCs w:val="24"/>
        </w:rPr>
        <w:t xml:space="preserve">superficie </w:t>
      </w:r>
      <w:proofErr w:type="gramStart"/>
      <w:r w:rsidR="000E6A41" w:rsidRPr="00ED6D17">
        <w:rPr>
          <w:rFonts w:ascii="Calibri" w:hAnsi="Calibri" w:cs="Calibri"/>
          <w:sz w:val="24"/>
          <w:szCs w:val="24"/>
        </w:rPr>
        <w:t>utile  è</w:t>
      </w:r>
      <w:proofErr w:type="gramEnd"/>
      <w:r w:rsidR="000E6A41" w:rsidRPr="00ED6D17">
        <w:rPr>
          <w:rFonts w:ascii="Calibri" w:hAnsi="Calibri" w:cs="Calibri"/>
          <w:sz w:val="24"/>
          <w:szCs w:val="24"/>
        </w:rPr>
        <w:t xml:space="preserve"> pari a mq……….</w:t>
      </w:r>
    </w:p>
    <w:p w14:paraId="1C70C444" w14:textId="2365A8CD" w:rsidR="00876094" w:rsidRPr="00F03343" w:rsidRDefault="00F03343" w:rsidP="00F03343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g.</w:t>
      </w:r>
      <w:r w:rsidR="00876094" w:rsidRPr="00F03343">
        <w:rPr>
          <w:rFonts w:ascii="Calibri" w:hAnsi="Calibri" w:cs="Calibri"/>
          <w:sz w:val="24"/>
          <w:szCs w:val="24"/>
        </w:rPr>
        <w:t>che</w:t>
      </w:r>
      <w:proofErr w:type="spellEnd"/>
      <w:r w:rsidR="00876094" w:rsidRPr="00F03343">
        <w:rPr>
          <w:rFonts w:ascii="Calibri" w:hAnsi="Calibri" w:cs="Calibri"/>
          <w:sz w:val="24"/>
          <w:szCs w:val="24"/>
        </w:rPr>
        <w:t xml:space="preserve"> </w:t>
      </w:r>
      <w:r w:rsidR="00725A53">
        <w:rPr>
          <w:rFonts w:ascii="Calibri" w:hAnsi="Calibri" w:cs="Calibri"/>
          <w:sz w:val="24"/>
          <w:szCs w:val="24"/>
        </w:rPr>
        <w:t>nel sud</w:t>
      </w:r>
      <w:r w:rsidR="00876094" w:rsidRPr="00F03343">
        <w:rPr>
          <w:rFonts w:ascii="Calibri" w:hAnsi="Calibri" w:cs="Calibri"/>
          <w:sz w:val="24"/>
          <w:szCs w:val="24"/>
        </w:rPr>
        <w:t>detto immobile non sono presenti materiali contenenti amianto e/</w:t>
      </w:r>
      <w:proofErr w:type="gramStart"/>
      <w:r w:rsidR="00876094" w:rsidRPr="00F03343">
        <w:rPr>
          <w:rFonts w:ascii="Calibri" w:hAnsi="Calibri" w:cs="Calibri"/>
          <w:sz w:val="24"/>
          <w:szCs w:val="24"/>
        </w:rPr>
        <w:t>o  altri</w:t>
      </w:r>
      <w:proofErr w:type="gramEnd"/>
      <w:r w:rsidR="00876094" w:rsidRPr="00F03343">
        <w:rPr>
          <w:rFonts w:ascii="Calibri" w:hAnsi="Calibri" w:cs="Calibri"/>
          <w:sz w:val="24"/>
          <w:szCs w:val="24"/>
        </w:rPr>
        <w:t xml:space="preserve"> materiali da costruzione/finitura ovvero </w:t>
      </w:r>
      <w:r w:rsidR="007619F4" w:rsidRPr="00F03343">
        <w:rPr>
          <w:rFonts w:ascii="Calibri" w:hAnsi="Calibri" w:cs="Calibri"/>
          <w:sz w:val="24"/>
          <w:szCs w:val="24"/>
        </w:rPr>
        <w:t>gas</w:t>
      </w:r>
      <w:r w:rsidR="00876094" w:rsidRPr="00F03343">
        <w:rPr>
          <w:rFonts w:ascii="Calibri" w:hAnsi="Calibri" w:cs="Calibri"/>
          <w:sz w:val="24"/>
          <w:szCs w:val="24"/>
        </w:rPr>
        <w:t xml:space="preserve"> (</w:t>
      </w:r>
      <w:r w:rsidR="007619F4" w:rsidRPr="00F03343">
        <w:rPr>
          <w:rFonts w:ascii="Calibri" w:hAnsi="Calibri" w:cs="Calibri"/>
          <w:sz w:val="24"/>
          <w:szCs w:val="24"/>
        </w:rPr>
        <w:t xml:space="preserve"> tipo </w:t>
      </w:r>
      <w:r w:rsidR="00876094" w:rsidRPr="00F03343">
        <w:rPr>
          <w:rFonts w:ascii="Calibri" w:hAnsi="Calibri" w:cs="Calibri"/>
          <w:sz w:val="24"/>
          <w:szCs w:val="24"/>
        </w:rPr>
        <w:t>radon) per i quali sia conclamato, o comunque sospettato, un possibile danno da esposizione per la salute delle persone o, in caso contrario, l’indicazione e la tempistica delle azioni che si intendono intraprendere prima della consegna dell’immobile;</w:t>
      </w:r>
    </w:p>
    <w:p w14:paraId="28F231D8" w14:textId="77777777" w:rsidR="000E6A41" w:rsidRPr="00ED6D17" w:rsidRDefault="000E6A41" w:rsidP="00F03343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19378F3A" w14:textId="4624A5E2" w:rsidR="00876094" w:rsidRPr="00ED6D17" w:rsidRDefault="000E6A41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b/>
          <w:sz w:val="24"/>
          <w:szCs w:val="24"/>
        </w:rPr>
        <w:t>se</w:t>
      </w:r>
      <w:proofErr w:type="gramEnd"/>
      <w:r w:rsidR="00876094" w:rsidRPr="00ED6D17">
        <w:rPr>
          <w:rFonts w:ascii="Calibri" w:hAnsi="Calibri" w:cs="Calibri"/>
          <w:b/>
          <w:sz w:val="24"/>
          <w:szCs w:val="24"/>
        </w:rPr>
        <w:t xml:space="preserve"> si tratta di immobile già esistente</w:t>
      </w:r>
      <w:r w:rsidR="00876094" w:rsidRPr="00ED6D17">
        <w:rPr>
          <w:rFonts w:ascii="Calibri" w:hAnsi="Calibri" w:cs="Calibri"/>
          <w:sz w:val="24"/>
          <w:szCs w:val="24"/>
        </w:rPr>
        <w:t xml:space="preserve"> e che non necessita di interventi di ristrutturazione o adeguamento funzionale, </w:t>
      </w:r>
    </w:p>
    <w:p w14:paraId="2102A6C2" w14:textId="77777777" w:rsidR="00876094" w:rsidRPr="00ED6D17" w:rsidRDefault="00876094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20CD51E" w14:textId="5ECB108E" w:rsidR="00876094" w:rsidRPr="00ED6D17" w:rsidRDefault="00F03343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h.</w:t>
      </w:r>
      <w:r w:rsidR="00876094" w:rsidRPr="00ED6D17">
        <w:rPr>
          <w:rFonts w:ascii="Calibri" w:hAnsi="Calibri" w:cs="Calibri"/>
          <w:sz w:val="24"/>
          <w:szCs w:val="24"/>
        </w:rPr>
        <w:t>che</w:t>
      </w:r>
      <w:proofErr w:type="spellEnd"/>
      <w:r w:rsidR="00876094" w:rsidRPr="00ED6D17">
        <w:rPr>
          <w:rFonts w:ascii="Calibri" w:hAnsi="Calibri" w:cs="Calibri"/>
          <w:sz w:val="24"/>
          <w:szCs w:val="24"/>
        </w:rPr>
        <w:t xml:space="preserve"> l’immobile è</w:t>
      </w:r>
      <w:r w:rsidR="00E42299">
        <w:rPr>
          <w:rFonts w:ascii="Calibri" w:hAnsi="Calibri" w:cs="Calibri"/>
          <w:sz w:val="24"/>
          <w:szCs w:val="24"/>
        </w:rPr>
        <w:t xml:space="preserve"> </w:t>
      </w:r>
      <w:r w:rsidR="00E42299">
        <w:rPr>
          <w:rFonts w:ascii="Calibri" w:hAnsi="Calibri" w:cs="Calibri"/>
          <w:b/>
          <w:sz w:val="24"/>
          <w:szCs w:val="24"/>
        </w:rPr>
        <w:t>(barrare tutti i numeri con una X)</w:t>
      </w:r>
      <w:r w:rsidR="00876094" w:rsidRPr="00ED6D17">
        <w:rPr>
          <w:rFonts w:ascii="Calibri" w:hAnsi="Calibri" w:cs="Calibri"/>
          <w:sz w:val="24"/>
          <w:szCs w:val="24"/>
        </w:rPr>
        <w:t xml:space="preserve">: </w:t>
      </w:r>
    </w:p>
    <w:p w14:paraId="06FCBA2E" w14:textId="77777777" w:rsidR="000E6A41" w:rsidRPr="00ED6D17" w:rsidRDefault="000E6A41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158CD24" w14:textId="77777777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in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buono stato manutentivo, agibile e nella piena disponibilità giuridica del soggetto proponente;</w:t>
      </w:r>
    </w:p>
    <w:p w14:paraId="76C2D7FC" w14:textId="77777777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in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possesso di attestazione di regolarità edilizia ed urbanistica, piena rispondenza alle disposizioni in materia igienico – sanitaria, di sicurezza sui luoghi di lavoro ed antisismica;</w:t>
      </w:r>
    </w:p>
    <w:p w14:paraId="2BE4CCC5" w14:textId="77777777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con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destinazione catastale in essere conforme all’uso richiesto;</w:t>
      </w:r>
    </w:p>
    <w:p w14:paraId="03905C8A" w14:textId="1F8FF40A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conforme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alla normativa in materia di prestazione energetica degli edifici e di abbattimento delle barriere architettoniche;</w:t>
      </w:r>
    </w:p>
    <w:p w14:paraId="543ACBBC" w14:textId="2976F67F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autonomo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funzionalmente;</w:t>
      </w:r>
    </w:p>
    <w:p w14:paraId="6EA6CE93" w14:textId="6F637FCA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con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presenza di parcheggio di circa……. </w:t>
      </w:r>
      <w:proofErr w:type="gramStart"/>
      <w:r w:rsidRPr="00ED6D17">
        <w:rPr>
          <w:rFonts w:ascii="Calibri" w:hAnsi="Calibri" w:cs="Calibri"/>
          <w:sz w:val="24"/>
          <w:szCs w:val="24"/>
        </w:rPr>
        <w:t>posti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(di cui</w:t>
      </w:r>
      <w:r w:rsidR="00725A53">
        <w:rPr>
          <w:rFonts w:ascii="Calibri" w:hAnsi="Calibri" w:cs="Calibri"/>
          <w:sz w:val="24"/>
          <w:szCs w:val="24"/>
        </w:rPr>
        <w:t xml:space="preserve"> </w:t>
      </w:r>
      <w:r w:rsidRPr="00ED6D17">
        <w:rPr>
          <w:rFonts w:ascii="Calibri" w:hAnsi="Calibri" w:cs="Calibri"/>
          <w:sz w:val="24"/>
          <w:szCs w:val="24"/>
        </w:rPr>
        <w:t xml:space="preserve">n. …………… interni ad uso esclusivo e n. </w:t>
      </w:r>
      <w:r w:rsidR="00F03343">
        <w:rPr>
          <w:rFonts w:ascii="Calibri" w:hAnsi="Calibri" w:cs="Calibri"/>
          <w:sz w:val="24"/>
          <w:szCs w:val="24"/>
        </w:rPr>
        <w:t>……</w:t>
      </w:r>
      <w:r w:rsidRPr="00ED6D17">
        <w:rPr>
          <w:rFonts w:ascii="Calibri" w:hAnsi="Calibri" w:cs="Calibri"/>
          <w:sz w:val="24"/>
          <w:szCs w:val="24"/>
        </w:rPr>
        <w:t>che possono essere pubblici) e di adeguata accessibilità con il trasporto pubblico;</w:t>
      </w:r>
      <w:ins w:id="1" w:author="Collico Maria Teresa" w:date="2025-06-04T14:05:00Z">
        <w:r w:rsidRPr="00ED6D17">
          <w:rPr>
            <w:rFonts w:ascii="Calibri" w:hAnsi="Calibri" w:cs="Calibri"/>
            <w:sz w:val="24"/>
            <w:szCs w:val="24"/>
          </w:rPr>
          <w:t xml:space="preserve"> </w:t>
        </w:r>
      </w:ins>
    </w:p>
    <w:p w14:paraId="104FD118" w14:textId="0A4EA9E3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è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in possesso di tutte le certificazioni tecniche richieste, a norma di legge, per l’impiantistica (dichiarazioni di conformità o di rispondenza degli impianti);</w:t>
      </w:r>
    </w:p>
    <w:p w14:paraId="61154A93" w14:textId="25437A49" w:rsidR="00876094" w:rsidRPr="00ED6D17" w:rsidRDefault="00876094" w:rsidP="00E4229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è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in possesso di tutti i titoli, certificazioni, dichiarazioni di conformità, collaudi, rispondenza alle normative tecniche e antincendio, alle prescrizioni in materia di tutela della salute e prevenzione degli infortuni sul lavoro, vulnerabilità, ecc. necessarie per utilizzo a cui ASST Brianza intende destinarlo.</w:t>
      </w:r>
    </w:p>
    <w:p w14:paraId="6067BC4A" w14:textId="77777777" w:rsidR="00ED6D17" w:rsidRPr="00ED6D17" w:rsidRDefault="00ED6D17" w:rsidP="00ED6D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</w:p>
    <w:p w14:paraId="140164EE" w14:textId="2F46FCF7" w:rsidR="00ED6D17" w:rsidRPr="00ED6D17" w:rsidRDefault="00E42299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S</w:t>
      </w:r>
      <w:r w:rsidR="00ED6D17" w:rsidRPr="00ED6D17">
        <w:rPr>
          <w:rFonts w:ascii="Calibri" w:hAnsi="Calibri" w:cs="Calibri"/>
          <w:b/>
          <w:sz w:val="24"/>
          <w:szCs w:val="24"/>
        </w:rPr>
        <w:t>e l’immobile</w:t>
      </w:r>
      <w:r w:rsidR="00F03343">
        <w:rPr>
          <w:rFonts w:ascii="Calibri" w:hAnsi="Calibri" w:cs="Calibri"/>
          <w:b/>
          <w:sz w:val="24"/>
          <w:szCs w:val="24"/>
        </w:rPr>
        <w:t xml:space="preserve"> è</w:t>
      </w:r>
      <w:r w:rsidR="00ED6D17" w:rsidRPr="00ED6D17">
        <w:rPr>
          <w:rFonts w:ascii="Calibri" w:hAnsi="Calibri" w:cs="Calibri"/>
          <w:b/>
          <w:sz w:val="24"/>
          <w:szCs w:val="24"/>
        </w:rPr>
        <w:t xml:space="preserve"> in fase di costruzione o da sottoporre –a esclusivo carico della proprietà </w:t>
      </w:r>
      <w:r w:rsidR="00F03343">
        <w:rPr>
          <w:rFonts w:ascii="Calibri" w:hAnsi="Calibri" w:cs="Calibri"/>
          <w:b/>
          <w:sz w:val="24"/>
          <w:szCs w:val="24"/>
        </w:rPr>
        <w:t xml:space="preserve">- </w:t>
      </w:r>
      <w:r w:rsidR="00ED6D17" w:rsidRPr="00ED6D17">
        <w:rPr>
          <w:rFonts w:ascii="Calibri" w:hAnsi="Calibri" w:cs="Calibri"/>
          <w:b/>
          <w:sz w:val="24"/>
          <w:szCs w:val="24"/>
        </w:rPr>
        <w:t>ad interventi di miglioramento / ristrutturazione / adeguamento funzionale</w:t>
      </w:r>
      <w:r>
        <w:rPr>
          <w:rFonts w:ascii="Calibri" w:hAnsi="Calibri" w:cs="Calibri"/>
          <w:b/>
          <w:sz w:val="24"/>
          <w:szCs w:val="24"/>
        </w:rPr>
        <w:t xml:space="preserve"> (barrare tutte le lettere con una X)</w:t>
      </w:r>
      <w:r w:rsidR="00ED6D17" w:rsidRPr="00ED6D17">
        <w:rPr>
          <w:rFonts w:ascii="Calibri" w:hAnsi="Calibri" w:cs="Calibri"/>
          <w:sz w:val="24"/>
          <w:szCs w:val="24"/>
        </w:rPr>
        <w:t xml:space="preserve">, </w:t>
      </w:r>
    </w:p>
    <w:p w14:paraId="35F976ED" w14:textId="77777777" w:rsidR="00ED6D17" w:rsidRPr="00ED6D17" w:rsidRDefault="00ED6D17" w:rsidP="00ED6D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6A84F3C" w14:textId="4DFDFB54" w:rsidR="00ED6D17" w:rsidRDefault="00F03343" w:rsidP="00725A5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h. c</w:t>
      </w:r>
      <w:r w:rsidR="00ED6D17" w:rsidRPr="00ED6D17">
        <w:rPr>
          <w:rFonts w:ascii="Calibri" w:hAnsi="Calibri" w:cs="Calibri"/>
          <w:sz w:val="24"/>
          <w:szCs w:val="24"/>
        </w:rPr>
        <w:t>he l’immobile è in fase di costruzione o sottoposto ai lavori di</w:t>
      </w:r>
      <w:r w:rsidR="00ED6D17" w:rsidRPr="00F03343">
        <w:rPr>
          <w:rFonts w:ascii="Calibri" w:hAnsi="Calibri" w:cs="Calibri"/>
          <w:sz w:val="24"/>
          <w:szCs w:val="24"/>
        </w:rPr>
        <w:t xml:space="preserve"> miglioramento / ristrutturazione /adeguamento funzionale, descritti nella Relazione alleg</w:t>
      </w:r>
      <w:r w:rsidR="00ED6D17" w:rsidRPr="00ED6D17">
        <w:rPr>
          <w:rFonts w:ascii="Calibri" w:hAnsi="Calibri" w:cs="Calibri"/>
          <w:sz w:val="24"/>
          <w:szCs w:val="24"/>
        </w:rPr>
        <w:t>ata alla presente domanda di partecipazione secondo il cronoprogramma ivi indicato</w:t>
      </w:r>
      <w:r>
        <w:rPr>
          <w:rFonts w:ascii="Calibri" w:hAnsi="Calibri" w:cs="Calibri"/>
          <w:sz w:val="24"/>
          <w:szCs w:val="24"/>
        </w:rPr>
        <w:t>;</w:t>
      </w:r>
    </w:p>
    <w:p w14:paraId="239FAB7F" w14:textId="77777777" w:rsidR="00E42299" w:rsidRDefault="00E42299" w:rsidP="00725A53">
      <w:pPr>
        <w:jc w:val="both"/>
        <w:rPr>
          <w:rFonts w:ascii="Calibri" w:hAnsi="Calibri" w:cs="Calibri"/>
          <w:sz w:val="24"/>
          <w:szCs w:val="24"/>
        </w:rPr>
      </w:pPr>
    </w:p>
    <w:p w14:paraId="7164D3B3" w14:textId="423BD237" w:rsidR="00ED6D17" w:rsidRDefault="00F03343" w:rsidP="00725A53">
      <w:pPr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i.</w:t>
      </w:r>
      <w:r w:rsidRPr="00F03343">
        <w:rPr>
          <w:rFonts w:ascii="Calibri" w:hAnsi="Calibri" w:cs="Calibri"/>
          <w:sz w:val="24"/>
          <w:szCs w:val="24"/>
        </w:rPr>
        <w:t>c</w:t>
      </w:r>
      <w:r w:rsidR="00ED6D17" w:rsidRPr="00F03343">
        <w:rPr>
          <w:rFonts w:ascii="Calibri" w:hAnsi="Calibri" w:cs="Calibri"/>
          <w:sz w:val="24"/>
          <w:szCs w:val="24"/>
        </w:rPr>
        <w:t>he</w:t>
      </w:r>
      <w:proofErr w:type="spellEnd"/>
      <w:r w:rsidR="00ED6D17" w:rsidRPr="00F03343">
        <w:rPr>
          <w:rFonts w:ascii="Calibri" w:hAnsi="Calibri" w:cs="Calibri"/>
          <w:sz w:val="24"/>
          <w:szCs w:val="24"/>
        </w:rPr>
        <w:t xml:space="preserve"> il </w:t>
      </w:r>
      <w:r w:rsidR="00ED6D17" w:rsidRPr="00F03343">
        <w:rPr>
          <w:rFonts w:ascii="Calibri" w:hAnsi="Calibri" w:cs="Calibri"/>
          <w:b/>
          <w:sz w:val="24"/>
          <w:szCs w:val="24"/>
          <w:u w:val="single"/>
        </w:rPr>
        <w:t>collaudo degli interventi edilizi avverrà entro e</w:t>
      </w:r>
      <w:r w:rsidRPr="00F03343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ED6D17" w:rsidRPr="00F03343">
        <w:rPr>
          <w:rFonts w:ascii="Calibri" w:hAnsi="Calibri" w:cs="Calibri"/>
          <w:b/>
          <w:sz w:val="24"/>
          <w:szCs w:val="24"/>
          <w:u w:val="single"/>
        </w:rPr>
        <w:t>non oltre un anno</w:t>
      </w:r>
      <w:r w:rsidR="00ED6D17" w:rsidRPr="00F03343">
        <w:rPr>
          <w:rFonts w:ascii="Calibri" w:hAnsi="Calibri" w:cs="Calibri"/>
          <w:sz w:val="24"/>
          <w:szCs w:val="24"/>
        </w:rPr>
        <w:t xml:space="preserve"> dalla data di pubblicazione dell’Avviso sul sito web della ASST </w:t>
      </w:r>
      <w:r w:rsidR="00ED6D17" w:rsidRPr="00EE4852">
        <w:rPr>
          <w:rFonts w:ascii="Calibri" w:hAnsi="Calibri" w:cs="Calibri"/>
          <w:sz w:val="24"/>
          <w:szCs w:val="24"/>
        </w:rPr>
        <w:t>Brianza.</w:t>
      </w:r>
      <w:r w:rsidR="00ED6D17" w:rsidRPr="00F03343">
        <w:rPr>
          <w:rFonts w:ascii="Calibri" w:hAnsi="Calibri" w:cs="Calibri"/>
          <w:sz w:val="24"/>
          <w:szCs w:val="24"/>
        </w:rPr>
        <w:t xml:space="preserve"> </w:t>
      </w:r>
    </w:p>
    <w:p w14:paraId="3F82E2C8" w14:textId="77777777" w:rsidR="00E42299" w:rsidRPr="00F03343" w:rsidRDefault="00E42299" w:rsidP="00725A53">
      <w:pPr>
        <w:jc w:val="both"/>
        <w:rPr>
          <w:rFonts w:ascii="Calibri" w:hAnsi="Calibri" w:cs="Calibri"/>
          <w:sz w:val="24"/>
          <w:szCs w:val="24"/>
        </w:rPr>
      </w:pPr>
    </w:p>
    <w:p w14:paraId="441A74E9" w14:textId="002AF695" w:rsidR="00ED6D17" w:rsidRDefault="00F03343" w:rsidP="00725A5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l.</w:t>
      </w:r>
      <w:r w:rsidR="00ED6D17" w:rsidRPr="00ED6D17">
        <w:rPr>
          <w:rFonts w:ascii="Calibri" w:hAnsi="Calibri" w:cs="Calibri"/>
          <w:sz w:val="24"/>
          <w:szCs w:val="24"/>
        </w:rPr>
        <w:t xml:space="preserve"> l’immobile all’esito degli interventi di ristrutturazione o adeguamento funzionale risult</w:t>
      </w:r>
      <w:r>
        <w:rPr>
          <w:rFonts w:ascii="Calibri" w:hAnsi="Calibri" w:cs="Calibri"/>
          <w:sz w:val="24"/>
          <w:szCs w:val="24"/>
        </w:rPr>
        <w:t>erà</w:t>
      </w:r>
      <w:r w:rsidR="00E42299">
        <w:rPr>
          <w:rFonts w:ascii="Calibri" w:hAnsi="Calibri" w:cs="Calibri"/>
          <w:sz w:val="24"/>
          <w:szCs w:val="24"/>
        </w:rPr>
        <w:t xml:space="preserve"> </w:t>
      </w:r>
      <w:r w:rsidR="00E42299" w:rsidRPr="00E42299">
        <w:rPr>
          <w:rFonts w:ascii="Calibri" w:hAnsi="Calibri" w:cs="Calibri"/>
          <w:b/>
          <w:sz w:val="24"/>
          <w:szCs w:val="24"/>
        </w:rPr>
        <w:t xml:space="preserve">(barrare </w:t>
      </w:r>
      <w:r w:rsidR="00E42299">
        <w:rPr>
          <w:rFonts w:ascii="Calibri" w:hAnsi="Calibri" w:cs="Calibri"/>
          <w:b/>
          <w:sz w:val="24"/>
          <w:szCs w:val="24"/>
        </w:rPr>
        <w:t xml:space="preserve">con una X </w:t>
      </w:r>
      <w:r w:rsidR="00E42299" w:rsidRPr="00E42299">
        <w:rPr>
          <w:rFonts w:ascii="Calibri" w:hAnsi="Calibri" w:cs="Calibri"/>
          <w:b/>
          <w:sz w:val="24"/>
          <w:szCs w:val="24"/>
        </w:rPr>
        <w:t>tutti i numeri)</w:t>
      </w:r>
      <w:r w:rsidR="00ED6D17" w:rsidRPr="00ED6D17">
        <w:rPr>
          <w:rFonts w:ascii="Calibri" w:hAnsi="Calibri" w:cs="Calibri"/>
          <w:sz w:val="24"/>
          <w:szCs w:val="24"/>
        </w:rPr>
        <w:t>:</w:t>
      </w:r>
    </w:p>
    <w:p w14:paraId="318E687F" w14:textId="77777777" w:rsidR="00E42299" w:rsidRPr="00ED6D17" w:rsidRDefault="00E42299" w:rsidP="00725A53">
      <w:pPr>
        <w:jc w:val="both"/>
        <w:rPr>
          <w:rFonts w:ascii="Calibri" w:hAnsi="Calibri" w:cs="Calibri"/>
          <w:sz w:val="24"/>
          <w:szCs w:val="24"/>
        </w:rPr>
      </w:pPr>
    </w:p>
    <w:p w14:paraId="4603E44A" w14:textId="77777777" w:rsidR="00ED6D17" w:rsidRPr="00ED6D17" w:rsidRDefault="00ED6D17" w:rsidP="00E4229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normativamente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idoneo  per la destinazione indicata e corredato da tutte le certificazioni tecniche richieste, a norma di legge, per l’impiantistica (dichiarazioni di conformità o di rispondenza degli impianti);</w:t>
      </w:r>
    </w:p>
    <w:p w14:paraId="1E59B5F7" w14:textId="77777777" w:rsidR="00ED6D17" w:rsidRPr="00ED6D17" w:rsidRDefault="00ED6D17" w:rsidP="00E4229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in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possesso di attestazione di regolarità edilizia ed urbanistica, piena rispondenza alle disposizioni in materia igienico – sanitaria, di sicurezza sui luoghi di lavoro ed antisismica;</w:t>
      </w:r>
    </w:p>
    <w:p w14:paraId="72A6785A" w14:textId="77777777" w:rsidR="00ED6D17" w:rsidRPr="00ED6D17" w:rsidRDefault="00ED6D17" w:rsidP="00E4229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con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destinazione catastale in essere conforme all’uso richiesto;</w:t>
      </w:r>
    </w:p>
    <w:p w14:paraId="77641AAA" w14:textId="2F3EA60E" w:rsidR="00ED6D17" w:rsidRPr="00ED6D17" w:rsidRDefault="00ED6D17" w:rsidP="00E4229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conform</w:t>
      </w:r>
      <w:r w:rsidR="00F03343">
        <w:rPr>
          <w:rFonts w:ascii="Calibri" w:hAnsi="Calibri" w:cs="Calibri"/>
          <w:sz w:val="24"/>
          <w:szCs w:val="24"/>
        </w:rPr>
        <w:t>e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alla normativa in materia di prestazione energetica degli edifici e di abbattimento delle barriere architettoniche</w:t>
      </w:r>
    </w:p>
    <w:p w14:paraId="565FE344" w14:textId="566EA0D1" w:rsidR="00ED6D17" w:rsidRPr="00ED6D17" w:rsidRDefault="00ED6D17" w:rsidP="00E42299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/>
        <w:jc w:val="both"/>
        <w:rPr>
          <w:rFonts w:ascii="Calibri" w:hAnsi="Calibri" w:cs="Calibri"/>
          <w:sz w:val="24"/>
          <w:szCs w:val="24"/>
        </w:rPr>
      </w:pPr>
      <w:proofErr w:type="gramStart"/>
      <w:r w:rsidRPr="00ED6D17">
        <w:rPr>
          <w:rFonts w:ascii="Calibri" w:hAnsi="Calibri" w:cs="Calibri"/>
          <w:sz w:val="24"/>
          <w:szCs w:val="24"/>
        </w:rPr>
        <w:t>in</w:t>
      </w:r>
      <w:proofErr w:type="gramEnd"/>
      <w:r w:rsidRPr="00ED6D17">
        <w:rPr>
          <w:rFonts w:ascii="Calibri" w:hAnsi="Calibri" w:cs="Calibri"/>
          <w:sz w:val="24"/>
          <w:szCs w:val="24"/>
        </w:rPr>
        <w:t xml:space="preserve"> possesso di </w:t>
      </w:r>
      <w:r w:rsidR="00F03343">
        <w:rPr>
          <w:rFonts w:ascii="Calibri" w:hAnsi="Calibri" w:cs="Calibri"/>
          <w:sz w:val="24"/>
          <w:szCs w:val="24"/>
        </w:rPr>
        <w:t xml:space="preserve">tutti i </w:t>
      </w:r>
      <w:r w:rsidRPr="00ED6D17">
        <w:rPr>
          <w:rFonts w:ascii="Calibri" w:hAnsi="Calibri" w:cs="Calibri"/>
          <w:sz w:val="24"/>
          <w:szCs w:val="24"/>
        </w:rPr>
        <w:t>titol</w:t>
      </w:r>
      <w:r w:rsidR="00F03343">
        <w:rPr>
          <w:rFonts w:ascii="Calibri" w:hAnsi="Calibri" w:cs="Calibri"/>
          <w:sz w:val="24"/>
          <w:szCs w:val="24"/>
        </w:rPr>
        <w:t>i</w:t>
      </w:r>
      <w:r w:rsidRPr="00ED6D17">
        <w:rPr>
          <w:rFonts w:ascii="Calibri" w:hAnsi="Calibri" w:cs="Calibri"/>
          <w:sz w:val="24"/>
          <w:szCs w:val="24"/>
        </w:rPr>
        <w:t>, certificazion</w:t>
      </w:r>
      <w:r w:rsidR="00F03343">
        <w:rPr>
          <w:rFonts w:ascii="Calibri" w:hAnsi="Calibri" w:cs="Calibri"/>
          <w:sz w:val="24"/>
          <w:szCs w:val="24"/>
        </w:rPr>
        <w:t>i</w:t>
      </w:r>
      <w:r w:rsidRPr="00ED6D17">
        <w:rPr>
          <w:rFonts w:ascii="Calibri" w:hAnsi="Calibri" w:cs="Calibri"/>
          <w:sz w:val="24"/>
          <w:szCs w:val="24"/>
        </w:rPr>
        <w:t>, dichiarazion</w:t>
      </w:r>
      <w:r w:rsidR="00F03343">
        <w:rPr>
          <w:rFonts w:ascii="Calibri" w:hAnsi="Calibri" w:cs="Calibri"/>
          <w:sz w:val="24"/>
          <w:szCs w:val="24"/>
        </w:rPr>
        <w:t>i</w:t>
      </w:r>
      <w:r w:rsidRPr="00ED6D17">
        <w:rPr>
          <w:rFonts w:ascii="Calibri" w:hAnsi="Calibri" w:cs="Calibri"/>
          <w:sz w:val="24"/>
          <w:szCs w:val="24"/>
        </w:rPr>
        <w:t xml:space="preserve"> di conformità, collaudi, rispondenza alle normative tecniche e antincendio, alle prescrizioni in materia di tutela della salute e prevenzione degli infortuni sul lavoro, vulnerabilità, ecc. necessarie per utilizzo a cui ASST Brianza intende destinarlo.</w:t>
      </w:r>
    </w:p>
    <w:p w14:paraId="289E67A5" w14:textId="5E5CFC7F" w:rsidR="00422205" w:rsidRPr="00ED6D17" w:rsidRDefault="00F03343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</w:t>
      </w:r>
      <w:proofErr w:type="spellStart"/>
      <w:r>
        <w:rPr>
          <w:rFonts w:ascii="Calibri" w:hAnsi="Calibri" w:cs="Calibri"/>
          <w:sz w:val="24"/>
          <w:szCs w:val="24"/>
        </w:rPr>
        <w:t>Dichiarante</w:t>
      </w:r>
      <w:proofErr w:type="spellEnd"/>
      <w:r>
        <w:rPr>
          <w:rFonts w:ascii="Calibri" w:hAnsi="Calibri" w:cs="Calibri"/>
          <w:sz w:val="24"/>
          <w:szCs w:val="24"/>
        </w:rPr>
        <w:t xml:space="preserve">/i  </w:t>
      </w:r>
      <w:proofErr w:type="spellStart"/>
      <w:r>
        <w:rPr>
          <w:rFonts w:ascii="Calibri" w:hAnsi="Calibri" w:cs="Calibri"/>
          <w:sz w:val="24"/>
          <w:szCs w:val="24"/>
        </w:rPr>
        <w:t>e</w:t>
      </w:r>
      <w:r w:rsidR="00422205" w:rsidRPr="00ED6D17">
        <w:rPr>
          <w:rFonts w:ascii="Calibri" w:hAnsi="Calibri" w:cs="Calibri"/>
          <w:sz w:val="24"/>
          <w:szCs w:val="24"/>
        </w:rPr>
        <w:t>legge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il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proprio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domicilio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per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tutta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durata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della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procedura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in _______________________, Via/C.so/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P.zza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_________________________ n.___</w:t>
      </w:r>
      <w:r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precisando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="00422205"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volere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ricevere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le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comunicazioni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inerenti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procedura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al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seguente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22205" w:rsidRPr="00ED6D17">
        <w:rPr>
          <w:rFonts w:ascii="Calibri" w:hAnsi="Calibri" w:cs="Calibri"/>
          <w:sz w:val="24"/>
          <w:szCs w:val="24"/>
        </w:rPr>
        <w:t>indirizzo</w:t>
      </w:r>
      <w:proofErr w:type="spellEnd"/>
      <w:r w:rsidR="00422205" w:rsidRPr="00ED6D17">
        <w:rPr>
          <w:rFonts w:ascii="Calibri" w:hAnsi="Calibri" w:cs="Calibri"/>
          <w:sz w:val="24"/>
          <w:szCs w:val="24"/>
        </w:rPr>
        <w:t xml:space="preserve"> PEC: ______________________________________________________;</w:t>
      </w:r>
    </w:p>
    <w:p w14:paraId="745FE8CA" w14:textId="77777777" w:rsidR="00F03343" w:rsidRDefault="00422205" w:rsidP="00ED6D17">
      <w:pPr>
        <w:pStyle w:val="Corp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360" w:after="360"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ED6D17">
        <w:rPr>
          <w:rFonts w:ascii="Calibri" w:hAnsi="Calibri" w:cs="Calibri"/>
          <w:sz w:val="24"/>
          <w:szCs w:val="24"/>
        </w:rPr>
        <w:t>Allega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alla </w:t>
      </w:r>
      <w:proofErr w:type="spellStart"/>
      <w:r w:rsidRPr="00ED6D17">
        <w:rPr>
          <w:rFonts w:ascii="Calibri" w:hAnsi="Calibri" w:cs="Calibri"/>
          <w:sz w:val="24"/>
          <w:szCs w:val="24"/>
        </w:rPr>
        <w:t>presente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copia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fotostatica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un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proprio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documento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riconoscimento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ED6D17">
        <w:rPr>
          <w:rFonts w:ascii="Calibri" w:hAnsi="Calibri" w:cs="Calibri"/>
          <w:sz w:val="24"/>
          <w:szCs w:val="24"/>
        </w:rPr>
        <w:t>corso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di </w:t>
      </w:r>
      <w:proofErr w:type="spellStart"/>
      <w:r w:rsidRPr="00ED6D17">
        <w:rPr>
          <w:rFonts w:ascii="Calibri" w:hAnsi="Calibri" w:cs="Calibri"/>
          <w:sz w:val="24"/>
          <w:szCs w:val="24"/>
        </w:rPr>
        <w:t>validità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. Ai </w:t>
      </w:r>
      <w:proofErr w:type="spellStart"/>
      <w:r w:rsidRPr="00ED6D17">
        <w:rPr>
          <w:rFonts w:ascii="Calibri" w:hAnsi="Calibri" w:cs="Calibri"/>
          <w:sz w:val="24"/>
          <w:szCs w:val="24"/>
        </w:rPr>
        <w:t>sensi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del D. </w:t>
      </w:r>
      <w:proofErr w:type="spellStart"/>
      <w:r w:rsidRPr="00ED6D17">
        <w:rPr>
          <w:rFonts w:ascii="Calibri" w:hAnsi="Calibri" w:cs="Calibri"/>
          <w:sz w:val="24"/>
          <w:szCs w:val="24"/>
        </w:rPr>
        <w:t>Lgs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. 30 </w:t>
      </w:r>
      <w:proofErr w:type="spellStart"/>
      <w:r w:rsidRPr="00ED6D17">
        <w:rPr>
          <w:rFonts w:ascii="Calibri" w:hAnsi="Calibri" w:cs="Calibri"/>
          <w:sz w:val="24"/>
          <w:szCs w:val="24"/>
        </w:rPr>
        <w:t>giugno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2003, n. 196 e </w:t>
      </w:r>
      <w:proofErr w:type="spellStart"/>
      <w:r w:rsidRPr="00ED6D17">
        <w:rPr>
          <w:rFonts w:ascii="Calibri" w:hAnsi="Calibri" w:cs="Calibri"/>
          <w:sz w:val="24"/>
          <w:szCs w:val="24"/>
        </w:rPr>
        <w:t>s.m.i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, si </w:t>
      </w:r>
      <w:proofErr w:type="spellStart"/>
      <w:r w:rsidRPr="00ED6D17">
        <w:rPr>
          <w:rFonts w:ascii="Calibri" w:hAnsi="Calibri" w:cs="Calibri"/>
          <w:sz w:val="24"/>
          <w:szCs w:val="24"/>
        </w:rPr>
        <w:t>autorizza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al </w:t>
      </w:r>
      <w:proofErr w:type="spellStart"/>
      <w:r w:rsidRPr="00ED6D17">
        <w:rPr>
          <w:rFonts w:ascii="Calibri" w:hAnsi="Calibri" w:cs="Calibri"/>
          <w:sz w:val="24"/>
          <w:szCs w:val="24"/>
        </w:rPr>
        <w:t>trattamento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dei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dati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ED6D17">
        <w:rPr>
          <w:rFonts w:ascii="Calibri" w:hAnsi="Calibri" w:cs="Calibri"/>
          <w:sz w:val="24"/>
          <w:szCs w:val="24"/>
        </w:rPr>
        <w:t>personali</w:t>
      </w:r>
      <w:proofErr w:type="spellEnd"/>
      <w:r w:rsidRPr="00ED6D17">
        <w:rPr>
          <w:rFonts w:ascii="Calibri" w:hAnsi="Calibri" w:cs="Calibri"/>
          <w:sz w:val="24"/>
          <w:szCs w:val="24"/>
        </w:rPr>
        <w:t xml:space="preserve">. </w:t>
      </w:r>
    </w:p>
    <w:p w14:paraId="7E438FB4" w14:textId="3A39E545" w:rsidR="008E3878" w:rsidRPr="00ED6D17" w:rsidRDefault="000B4951" w:rsidP="00ED6D17">
      <w:pPr>
        <w:pStyle w:val="CorpoA"/>
        <w:tabs>
          <w:tab w:val="center" w:pos="1843"/>
          <w:tab w:val="center" w:pos="6946"/>
        </w:tabs>
        <w:suppressAutoHyphens/>
        <w:spacing w:line="276" w:lineRule="auto"/>
        <w:jc w:val="both"/>
        <w:rPr>
          <w:rFonts w:ascii="Calibri" w:hAnsi="Calibri" w:cs="Calibri"/>
          <w:bCs/>
          <w:sz w:val="24"/>
          <w:szCs w:val="24"/>
          <w:lang w:val="it-IT"/>
        </w:rPr>
      </w:pPr>
      <w:r w:rsidRPr="00ED6D17">
        <w:rPr>
          <w:rFonts w:ascii="Calibri" w:hAnsi="Calibri" w:cs="Calibri"/>
          <w:bCs/>
          <w:sz w:val="24"/>
          <w:szCs w:val="24"/>
          <w:lang w:val="it-IT"/>
        </w:rPr>
        <w:tab/>
      </w:r>
      <w:r w:rsidR="008E3878" w:rsidRPr="00ED6D17">
        <w:rPr>
          <w:rFonts w:ascii="Calibri" w:hAnsi="Calibri" w:cs="Calibri"/>
          <w:bCs/>
          <w:sz w:val="24"/>
          <w:szCs w:val="24"/>
          <w:lang w:val="it-IT"/>
        </w:rPr>
        <w:t>Luogo e data</w:t>
      </w:r>
      <w:r w:rsidR="007A2187" w:rsidRPr="00ED6D17">
        <w:rPr>
          <w:rFonts w:ascii="Calibri" w:hAnsi="Calibri" w:cs="Calibri"/>
          <w:bCs/>
          <w:sz w:val="24"/>
          <w:szCs w:val="24"/>
          <w:lang w:val="it-IT"/>
        </w:rPr>
        <w:tab/>
      </w:r>
      <w:r w:rsidRPr="00ED6D17">
        <w:rPr>
          <w:rFonts w:ascii="Calibri" w:hAnsi="Calibri" w:cs="Calibri"/>
          <w:bCs/>
          <w:sz w:val="24"/>
          <w:szCs w:val="24"/>
          <w:lang w:val="it-IT"/>
        </w:rPr>
        <w:t>Il dichiarante</w:t>
      </w:r>
    </w:p>
    <w:p w14:paraId="308BBE59" w14:textId="02303895" w:rsidR="005F3EBF" w:rsidRPr="00ED6D17" w:rsidRDefault="008E3878" w:rsidP="00ED6D17">
      <w:pPr>
        <w:pStyle w:val="CorpoA"/>
        <w:tabs>
          <w:tab w:val="center" w:pos="6946"/>
        </w:tabs>
        <w:suppressAutoHyphens/>
        <w:spacing w:before="360" w:line="276" w:lineRule="auto"/>
        <w:jc w:val="both"/>
        <w:rPr>
          <w:rFonts w:ascii="Calibri" w:hAnsi="Calibri" w:cs="Calibri"/>
          <w:bCs/>
          <w:sz w:val="24"/>
          <w:szCs w:val="24"/>
          <w:lang w:val="it-IT"/>
        </w:rPr>
      </w:pPr>
      <w:r w:rsidRPr="00ED6D17">
        <w:rPr>
          <w:rFonts w:ascii="Calibri" w:hAnsi="Calibri" w:cs="Calibri"/>
          <w:bCs/>
          <w:sz w:val="24"/>
          <w:szCs w:val="24"/>
          <w:lang w:val="it-IT"/>
        </w:rPr>
        <w:t>_____________________</w:t>
      </w:r>
      <w:r w:rsidR="007A2187" w:rsidRPr="00ED6D17">
        <w:rPr>
          <w:rFonts w:ascii="Calibri" w:hAnsi="Calibri" w:cs="Calibri"/>
          <w:bCs/>
          <w:sz w:val="24"/>
          <w:szCs w:val="24"/>
          <w:lang w:val="it-IT"/>
        </w:rPr>
        <w:t>____</w:t>
      </w:r>
      <w:r w:rsidR="007A2187" w:rsidRPr="00ED6D17">
        <w:rPr>
          <w:rFonts w:ascii="Calibri" w:hAnsi="Calibri" w:cs="Calibri"/>
          <w:bCs/>
          <w:sz w:val="24"/>
          <w:szCs w:val="24"/>
          <w:lang w:val="it-IT"/>
        </w:rPr>
        <w:tab/>
        <w:t>_________</w:t>
      </w:r>
      <w:r w:rsidRPr="00ED6D17">
        <w:rPr>
          <w:rFonts w:ascii="Calibri" w:hAnsi="Calibri" w:cs="Calibri"/>
          <w:bCs/>
          <w:sz w:val="24"/>
          <w:szCs w:val="24"/>
          <w:lang w:val="it-IT"/>
        </w:rPr>
        <w:t>________________________</w:t>
      </w:r>
    </w:p>
    <w:sectPr w:rsidR="005F3EBF" w:rsidRPr="00ED6D17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B1869" w14:textId="77777777" w:rsidR="00E476C0" w:rsidRDefault="00E476C0">
      <w:r>
        <w:separator/>
      </w:r>
    </w:p>
  </w:endnote>
  <w:endnote w:type="continuationSeparator" w:id="0">
    <w:p w14:paraId="4C7731EA" w14:textId="77777777" w:rsidR="00E476C0" w:rsidRDefault="00E4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16898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0D46DA" w14:textId="7B970216" w:rsidR="00725A53" w:rsidRDefault="00725A53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3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3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B246B5" w14:textId="77777777" w:rsidR="005478CD" w:rsidRDefault="005478CD">
    <w:pPr>
      <w:rPr>
        <w:rFonts w:ascii="Arial" w:hAnsi="Arial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FF475" w14:textId="77777777" w:rsidR="00E476C0" w:rsidRDefault="00E476C0">
      <w:r>
        <w:separator/>
      </w:r>
    </w:p>
  </w:footnote>
  <w:footnote w:type="continuationSeparator" w:id="0">
    <w:p w14:paraId="5852D568" w14:textId="77777777" w:rsidR="00E476C0" w:rsidRDefault="00E47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2EC55" w14:textId="78D54876" w:rsidR="00D90AEA" w:rsidRPr="00D90AEA" w:rsidRDefault="0007760B" w:rsidP="00D90AEA">
    <w:pPr>
      <w:pStyle w:val="Intestazione"/>
      <w:jc w:val="right"/>
      <w:rPr>
        <w:sz w:val="22"/>
        <w:szCs w:val="22"/>
      </w:rPr>
    </w:pPr>
    <w:r w:rsidRPr="0007760B">
      <w:rPr>
        <w:noProof/>
        <w:sz w:val="22"/>
        <w:szCs w:val="2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949C1B7" wp14:editId="50A690E9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381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DBC2675" w14:textId="481FDDD9" w:rsidR="0007760B" w:rsidRDefault="00EE4852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schema presentazione manifestazione interesse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949C1B7" id="Rettangolo 197" o:spid="_x0000_s1026" style="position:absolute;left:0;text-align:left;margin-left:417.3pt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right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99bc9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7DBC2675" w14:textId="481FDDD9" w:rsidR="0007760B" w:rsidRDefault="00EE4852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schema presentazione manifestazione interesse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739"/>
    <w:multiLevelType w:val="hybridMultilevel"/>
    <w:tmpl w:val="A47477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8A0B7A"/>
    <w:multiLevelType w:val="hybridMultilevel"/>
    <w:tmpl w:val="0882B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A377C"/>
    <w:multiLevelType w:val="hybridMultilevel"/>
    <w:tmpl w:val="8606321A"/>
    <w:styleLink w:val="Stileimportato2"/>
    <w:lvl w:ilvl="0" w:tplc="7DDAA7D8">
      <w:start w:val="1"/>
      <w:numFmt w:val="decimal"/>
      <w:lvlText w:val="%1)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102F2E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84C9D8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6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EC503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D006B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DDE0C9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A24DE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20E96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2C82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204"/>
        </w:tabs>
        <w:ind w:left="6384" w:hanging="1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32D67F9C"/>
    <w:multiLevelType w:val="hybridMultilevel"/>
    <w:tmpl w:val="A540F62A"/>
    <w:lvl w:ilvl="0" w:tplc="9048B31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ED7B66"/>
    <w:multiLevelType w:val="hybridMultilevel"/>
    <w:tmpl w:val="17BE2B96"/>
    <w:lvl w:ilvl="0" w:tplc="11264A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A736D"/>
    <w:multiLevelType w:val="hybridMultilevel"/>
    <w:tmpl w:val="8606321A"/>
    <w:numStyleLink w:val="Stileimportato2"/>
  </w:abstractNum>
  <w:abstractNum w:abstractNumId="6">
    <w:nsid w:val="5A1B0439"/>
    <w:multiLevelType w:val="hybridMultilevel"/>
    <w:tmpl w:val="78525990"/>
    <w:lvl w:ilvl="0" w:tplc="9048B31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4F4CDC"/>
    <w:multiLevelType w:val="hybridMultilevel"/>
    <w:tmpl w:val="A084616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E92EB7"/>
    <w:multiLevelType w:val="hybridMultilevel"/>
    <w:tmpl w:val="AE86C3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llico Maria Teresa">
    <w15:presenceInfo w15:providerId="AD" w15:userId="S-1-5-21-2702633948-394885429-3060509708-315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B8"/>
    <w:rsid w:val="0007760B"/>
    <w:rsid w:val="00085BD2"/>
    <w:rsid w:val="00095090"/>
    <w:rsid w:val="000A7F20"/>
    <w:rsid w:val="000B4951"/>
    <w:rsid w:val="000B5E5D"/>
    <w:rsid w:val="000C66F0"/>
    <w:rsid w:val="000E6A41"/>
    <w:rsid w:val="001018D2"/>
    <w:rsid w:val="001B082C"/>
    <w:rsid w:val="0030568F"/>
    <w:rsid w:val="003136D8"/>
    <w:rsid w:val="0032435D"/>
    <w:rsid w:val="00362D9D"/>
    <w:rsid w:val="0038242F"/>
    <w:rsid w:val="00384BF0"/>
    <w:rsid w:val="003B4FF5"/>
    <w:rsid w:val="00422205"/>
    <w:rsid w:val="004A3FDE"/>
    <w:rsid w:val="005107FC"/>
    <w:rsid w:val="00516E66"/>
    <w:rsid w:val="005478CD"/>
    <w:rsid w:val="00574B13"/>
    <w:rsid w:val="005861E4"/>
    <w:rsid w:val="005872E9"/>
    <w:rsid w:val="005F3EBF"/>
    <w:rsid w:val="006B68B8"/>
    <w:rsid w:val="006D74DF"/>
    <w:rsid w:val="00717C26"/>
    <w:rsid w:val="00725A53"/>
    <w:rsid w:val="007313B1"/>
    <w:rsid w:val="007619F4"/>
    <w:rsid w:val="0077771D"/>
    <w:rsid w:val="007A2187"/>
    <w:rsid w:val="007A2BCD"/>
    <w:rsid w:val="007F2667"/>
    <w:rsid w:val="00876094"/>
    <w:rsid w:val="00890C88"/>
    <w:rsid w:val="008A79F8"/>
    <w:rsid w:val="008E3878"/>
    <w:rsid w:val="008E7B56"/>
    <w:rsid w:val="00962DCD"/>
    <w:rsid w:val="0097199C"/>
    <w:rsid w:val="00A00479"/>
    <w:rsid w:val="00A24C3F"/>
    <w:rsid w:val="00A32772"/>
    <w:rsid w:val="00A96CA8"/>
    <w:rsid w:val="00AE41DC"/>
    <w:rsid w:val="00AE4661"/>
    <w:rsid w:val="00AF6A75"/>
    <w:rsid w:val="00B43FD5"/>
    <w:rsid w:val="00C05D5E"/>
    <w:rsid w:val="00CB7D76"/>
    <w:rsid w:val="00CC75A8"/>
    <w:rsid w:val="00CD7FF0"/>
    <w:rsid w:val="00D6733F"/>
    <w:rsid w:val="00D90AEA"/>
    <w:rsid w:val="00DC74C3"/>
    <w:rsid w:val="00E00ED8"/>
    <w:rsid w:val="00E42299"/>
    <w:rsid w:val="00E476C0"/>
    <w:rsid w:val="00E855EE"/>
    <w:rsid w:val="00ED6D17"/>
    <w:rsid w:val="00EE4852"/>
    <w:rsid w:val="00F03343"/>
    <w:rsid w:val="00F51E92"/>
    <w:rsid w:val="00FA4957"/>
    <w:rsid w:val="00FB386F"/>
    <w:rsid w:val="00F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FF56ED"/>
  <w15:docId w15:val="{D43BB876-BF45-4426-8B40-540E1733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eastAsia="Helvetica" w:hAnsi="Helvetica" w:cs="Helvetica"/>
      <w:color w:val="000000"/>
      <w:sz w:val="22"/>
      <w:szCs w:val="22"/>
      <w:u w:color="000000"/>
      <w:lang w:val="de-DE"/>
    </w:rPr>
  </w:style>
  <w:style w:type="paragraph" w:styleId="Corpotesto">
    <w:name w:val="Body Text"/>
    <w:pPr>
      <w:suppressAutoHyphens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5478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8CD"/>
    <w:rPr>
      <w:rFonts w:eastAsia="Times New Roman"/>
      <w:color w:val="000000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5478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8CD"/>
    <w:rPr>
      <w:rFonts w:eastAsia="Times New Roman"/>
      <w:color w:val="000000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74D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74DF"/>
    <w:rPr>
      <w:rFonts w:eastAsia="Times New Roman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74DF"/>
    <w:rPr>
      <w:vertAlign w:val="superscript"/>
    </w:rPr>
  </w:style>
  <w:style w:type="paragraph" w:customStyle="1" w:styleId="Default">
    <w:name w:val="Default"/>
    <w:rsid w:val="005F3E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334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53A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53A5"/>
    <w:rPr>
      <w:rFonts w:ascii="Segoe UI" w:eastAsia="Times New Roman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sst-brianz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C4047-90A0-410B-9C46-921B885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presentazione manifestazione interesse</vt:lpstr>
    </vt:vector>
  </TitlesOfParts>
  <Company>Hewlett-Packard Company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presentazione manifestazione interesse</dc:title>
  <dc:creator>Mastrogiuseppe pierluigi</dc:creator>
  <cp:lastModifiedBy>Nicolo' Alberto</cp:lastModifiedBy>
  <cp:revision>3</cp:revision>
  <cp:lastPrinted>2025-08-13T07:40:00Z</cp:lastPrinted>
  <dcterms:created xsi:type="dcterms:W3CDTF">2025-08-13T07:26:00Z</dcterms:created>
  <dcterms:modified xsi:type="dcterms:W3CDTF">2025-08-13T07:40:00Z</dcterms:modified>
</cp:coreProperties>
</file>